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73F9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7758DB" w:rsidRPr="00EB0D04">
        <w:rPr>
          <w:rFonts w:cs="Arial"/>
          <w:b/>
          <w:bCs/>
          <w:highlight w:val="lightGray"/>
        </w:rPr>
        <w:t xml:space="preserve">Část A: </w:t>
      </w:r>
      <w:r w:rsidR="007758DB" w:rsidRPr="00EB0D04">
        <w:rPr>
          <w:rFonts w:cs="Arial"/>
          <w:b/>
          <w:bCs/>
          <w:szCs w:val="20"/>
          <w:highlight w:val="lightGray"/>
        </w:rPr>
        <w:t>Elektroměry jednofázové s komunikací point-to-point s technologií LTE kategorie 1</w:t>
      </w:r>
      <w:r w:rsidR="007758DB" w:rsidRPr="00EB0D04">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A34352C"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del w:id="2" w:author="Autor">
        <w:r w:rsidR="00854717" w:rsidRPr="00587CD3" w:rsidDel="00D051B0">
          <w:rPr>
            <w:rFonts w:cs="Arial"/>
            <w:szCs w:val="20"/>
          </w:rPr>
          <w:delText>10</w:delText>
        </w:r>
        <w:r w:rsidR="00605A3C" w:rsidRPr="00587CD3" w:rsidDel="00D051B0">
          <w:rPr>
            <w:rFonts w:cs="Arial"/>
            <w:szCs w:val="20"/>
          </w:rPr>
          <w:delText xml:space="preserve"> </w:delText>
        </w:r>
      </w:del>
      <w:ins w:id="3" w:author="Autor">
        <w:r w:rsidR="00D051B0">
          <w:rPr>
            <w:rFonts w:cs="Arial"/>
            <w:szCs w:val="20"/>
          </w:rPr>
          <w:t>16</w:t>
        </w:r>
        <w:r w:rsidR="00D051B0" w:rsidRPr="00587CD3">
          <w:rPr>
            <w:rFonts w:cs="Arial"/>
            <w:szCs w:val="20"/>
          </w:rPr>
          <w:t xml:space="preserve"> </w:t>
        </w:r>
      </w:ins>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5" w:name="_Hlk528058212"/>
      <w:bookmarkEnd w:id="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11" w:name="_Ref398627332"/>
      <w:bookmarkStart w:id="12"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11"/>
      <w:r w:rsidR="003316D0" w:rsidRPr="00F65C45">
        <w:rPr>
          <w:rFonts w:cs="Arial"/>
          <w:szCs w:val="20"/>
        </w:rPr>
        <w:t>);</w:t>
      </w:r>
      <w:bookmarkEnd w:id="12"/>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3"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3"/>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4"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5" w:name="_Hlk528070105"/>
      <w:bookmarkEnd w:id="14"/>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6" w:name="_Hlk528821022"/>
      <w:r w:rsidR="00B07BC0" w:rsidRPr="00394F98">
        <w:t>Certifikační orgán musí být akreditovaný členský subjekt Evropské spolupráce pro akreditaci (EA</w:t>
      </w:r>
      <w:r w:rsidR="00B07BC0" w:rsidRPr="00BB6981">
        <w:t>).</w:t>
      </w:r>
      <w:bookmarkEnd w:id="16"/>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7"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7"/>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5"/>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9"/>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2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20"/>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9169</Words>
  <Characters>54102</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63145</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